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CC8" w:rsidRDefault="009D6143" w:rsidP="00312273">
      <w:pPr>
        <w:rPr>
          <w:rFonts w:ascii="Times New Roman" w:hAnsi="Times New Roman" w:cs="Times New Roman"/>
          <w:b/>
        </w:rPr>
      </w:pPr>
      <w:r>
        <w:rPr>
          <w:rFonts w:ascii="Times New Roman" w:hAnsi="Times New Roman" w:cs="Times New Roman"/>
          <w:lang w:val="en-US"/>
        </w:rPr>
        <w:t>1</w:t>
      </w:r>
      <w:r w:rsidR="00824F2E">
        <w:rPr>
          <w:rFonts w:ascii="Times New Roman" w:hAnsi="Times New Roman" w:cs="Times New Roman"/>
        </w:rPr>
        <w:t>7</w:t>
      </w:r>
      <w:r w:rsidR="00312273" w:rsidRPr="00312273">
        <w:rPr>
          <w:rFonts w:ascii="Times New Roman" w:hAnsi="Times New Roman" w:cs="Times New Roman"/>
        </w:rPr>
        <w:t>.12.202</w:t>
      </w:r>
      <w:r>
        <w:rPr>
          <w:rFonts w:ascii="Times New Roman" w:hAnsi="Times New Roman" w:cs="Times New Roman"/>
          <w:lang w:val="en-US"/>
        </w:rPr>
        <w:t>5</w:t>
      </w:r>
      <w:r w:rsidR="00312273" w:rsidRPr="00312273">
        <w:rPr>
          <w:rFonts w:ascii="Times New Roman" w:hAnsi="Times New Roman" w:cs="Times New Roman"/>
        </w:rPr>
        <w:t xml:space="preserve"> г.</w:t>
      </w:r>
      <w:r w:rsidR="00312273">
        <w:rPr>
          <w:rFonts w:ascii="Times New Roman" w:hAnsi="Times New Roman" w:cs="Times New Roman"/>
          <w:b/>
        </w:rPr>
        <w:t xml:space="preserve"> </w:t>
      </w:r>
      <w:r w:rsidR="00312273">
        <w:rPr>
          <w:rFonts w:ascii="Times New Roman" w:hAnsi="Times New Roman" w:cs="Times New Roman"/>
          <w:b/>
        </w:rPr>
        <w:tab/>
      </w:r>
      <w:r w:rsidR="00312273">
        <w:rPr>
          <w:rFonts w:ascii="Times New Roman" w:hAnsi="Times New Roman" w:cs="Times New Roman"/>
          <w:b/>
        </w:rPr>
        <w:tab/>
      </w:r>
      <w:r w:rsidR="00312273">
        <w:rPr>
          <w:rFonts w:ascii="Times New Roman" w:hAnsi="Times New Roman" w:cs="Times New Roman"/>
          <w:b/>
        </w:rPr>
        <w:tab/>
      </w:r>
      <w:r w:rsidR="00312273">
        <w:rPr>
          <w:rFonts w:ascii="Times New Roman" w:hAnsi="Times New Roman" w:cs="Times New Roman"/>
          <w:b/>
        </w:rPr>
        <w:tab/>
      </w:r>
      <w:r w:rsidR="00312273">
        <w:rPr>
          <w:rFonts w:ascii="Times New Roman" w:hAnsi="Times New Roman" w:cs="Times New Roman"/>
          <w:b/>
        </w:rPr>
        <w:tab/>
      </w:r>
      <w:r w:rsidR="00312273">
        <w:rPr>
          <w:rFonts w:ascii="Times New Roman" w:hAnsi="Times New Roman" w:cs="Times New Roman"/>
          <w:b/>
        </w:rPr>
        <w:tab/>
      </w:r>
      <w:r w:rsidR="00312273">
        <w:rPr>
          <w:rFonts w:ascii="Times New Roman" w:hAnsi="Times New Roman" w:cs="Times New Roman"/>
          <w:b/>
        </w:rPr>
        <w:tab/>
      </w:r>
      <w:r w:rsidR="00312273">
        <w:rPr>
          <w:rFonts w:ascii="Times New Roman" w:hAnsi="Times New Roman" w:cs="Times New Roman"/>
          <w:b/>
        </w:rPr>
        <w:tab/>
      </w:r>
      <w:r w:rsidR="00312273">
        <w:rPr>
          <w:rFonts w:ascii="Times New Roman" w:hAnsi="Times New Roman" w:cs="Times New Roman"/>
          <w:b/>
        </w:rPr>
        <w:tab/>
      </w:r>
      <w:r w:rsidR="00312273">
        <w:rPr>
          <w:rFonts w:ascii="Times New Roman" w:hAnsi="Times New Roman" w:cs="Times New Roman"/>
          <w:b/>
        </w:rPr>
        <w:tab/>
      </w:r>
      <w:r w:rsidR="00312273">
        <w:rPr>
          <w:rFonts w:ascii="Times New Roman" w:hAnsi="Times New Roman" w:cs="Times New Roman"/>
          <w:b/>
        </w:rPr>
        <w:tab/>
      </w:r>
      <w:r w:rsidR="00312273">
        <w:rPr>
          <w:rFonts w:ascii="Times New Roman" w:hAnsi="Times New Roman" w:cs="Times New Roman"/>
          <w:b/>
        </w:rPr>
        <w:tab/>
      </w:r>
      <w:r w:rsidR="00312273">
        <w:rPr>
          <w:rFonts w:ascii="Times New Roman" w:hAnsi="Times New Roman" w:cs="Times New Roman"/>
          <w:b/>
        </w:rPr>
        <w:tab/>
      </w:r>
      <w:r w:rsidR="00312273">
        <w:rPr>
          <w:rFonts w:ascii="Times New Roman" w:hAnsi="Times New Roman" w:cs="Times New Roman"/>
          <w:b/>
        </w:rPr>
        <w:tab/>
      </w:r>
      <w:r w:rsidR="00CC3CC8">
        <w:rPr>
          <w:rFonts w:ascii="Times New Roman" w:hAnsi="Times New Roman" w:cs="Times New Roman"/>
          <w:b/>
        </w:rPr>
        <w:t>Утвърждавам: …………………….</w:t>
      </w:r>
    </w:p>
    <w:p w:rsidR="00CC3CC8" w:rsidRDefault="00CC3CC8" w:rsidP="00CC3CC8">
      <w:pPr>
        <w:jc w:val="right"/>
        <w:rPr>
          <w:rFonts w:ascii="Times New Roman" w:hAnsi="Times New Roman" w:cs="Times New Roman"/>
        </w:rPr>
      </w:pPr>
      <w:r>
        <w:rPr>
          <w:rFonts w:ascii="Times New Roman" w:hAnsi="Times New Roman" w:cs="Times New Roman"/>
        </w:rPr>
        <w:t>Мартин Георгиев</w:t>
      </w:r>
    </w:p>
    <w:p w:rsidR="00CC3CC8" w:rsidRPr="00CC3CC8" w:rsidRDefault="00CC3CC8" w:rsidP="00CC3CC8">
      <w:pPr>
        <w:jc w:val="right"/>
        <w:rPr>
          <w:rFonts w:ascii="Times New Roman" w:hAnsi="Times New Roman" w:cs="Times New Roman"/>
          <w:i/>
        </w:rPr>
      </w:pPr>
      <w:r w:rsidRPr="00CC3CC8">
        <w:rPr>
          <w:rFonts w:ascii="Times New Roman" w:hAnsi="Times New Roman" w:cs="Times New Roman"/>
          <w:i/>
        </w:rPr>
        <w:t>/Ръководител на УО на ПТС 2021-2027/</w:t>
      </w:r>
    </w:p>
    <w:p w:rsidR="00CC3CC8" w:rsidRDefault="00CC3CC8" w:rsidP="00CC3CC8">
      <w:pPr>
        <w:jc w:val="right"/>
        <w:rPr>
          <w:rFonts w:ascii="Times New Roman" w:hAnsi="Times New Roman" w:cs="Times New Roman"/>
          <w:b/>
        </w:rPr>
      </w:pPr>
    </w:p>
    <w:p w:rsidR="006B59A8" w:rsidRPr="00CC3CC8" w:rsidRDefault="00547C27" w:rsidP="00CC3CC8">
      <w:pPr>
        <w:rPr>
          <w:rFonts w:ascii="Times New Roman" w:hAnsi="Times New Roman" w:cs="Times New Roman"/>
          <w:b/>
        </w:rPr>
      </w:pPr>
      <w:r w:rsidRPr="00CC3CC8">
        <w:rPr>
          <w:rFonts w:ascii="Times New Roman" w:hAnsi="Times New Roman" w:cs="Times New Roman"/>
          <w:b/>
        </w:rPr>
        <w:t>Отговори на</w:t>
      </w:r>
      <w:r w:rsidR="003509DB">
        <w:rPr>
          <w:rFonts w:ascii="Times New Roman" w:hAnsi="Times New Roman" w:cs="Times New Roman"/>
          <w:b/>
        </w:rPr>
        <w:t xml:space="preserve"> въпросите от </w:t>
      </w:r>
      <w:r w:rsidR="0078619B">
        <w:rPr>
          <w:rFonts w:ascii="Times New Roman" w:hAnsi="Times New Roman" w:cs="Times New Roman"/>
          <w:b/>
        </w:rPr>
        <w:t xml:space="preserve"> </w:t>
      </w:r>
      <w:r w:rsidRPr="00CC3CC8">
        <w:rPr>
          <w:rFonts w:ascii="Times New Roman" w:hAnsi="Times New Roman" w:cs="Times New Roman"/>
          <w:b/>
        </w:rPr>
        <w:t>общественото обсъждане</w:t>
      </w:r>
      <w:r w:rsidR="00CC3CC8" w:rsidRPr="00CC3CC8">
        <w:rPr>
          <w:rFonts w:ascii="Times New Roman" w:hAnsi="Times New Roman" w:cs="Times New Roman"/>
          <w:b/>
        </w:rPr>
        <w:t xml:space="preserve"> по процедура </w:t>
      </w:r>
      <w:ins w:id="0" w:author="Daniela Kalaydzhiyska-Ivanova" w:date="2025-12-18T10:11:00Z">
        <w:r w:rsidR="00A25612" w:rsidRPr="00A25612">
          <w:rPr>
            <w:rFonts w:ascii="Times New Roman" w:hAnsi="Times New Roman" w:cs="Times New Roman"/>
            <w:b/>
          </w:rPr>
          <w:t xml:space="preserve">BG16FFPR001-3.004 </w:t>
        </w:r>
      </w:ins>
      <w:r w:rsidR="00CC3CC8" w:rsidRPr="00CC3CC8">
        <w:rPr>
          <w:rFonts w:ascii="Times New Roman" w:hAnsi="Times New Roman" w:cs="Times New Roman"/>
          <w:b/>
        </w:rPr>
        <w:t>„</w:t>
      </w:r>
      <w:proofErr w:type="spellStart"/>
      <w:r w:rsidR="00CC3CC8" w:rsidRPr="00CC3CC8">
        <w:rPr>
          <w:rFonts w:ascii="Times New Roman" w:hAnsi="Times New Roman" w:cs="Times New Roman"/>
          <w:b/>
        </w:rPr>
        <w:t>Зарядна</w:t>
      </w:r>
      <w:proofErr w:type="spellEnd"/>
      <w:r w:rsidR="00CC3CC8" w:rsidRPr="00CC3CC8">
        <w:rPr>
          <w:rFonts w:ascii="Times New Roman" w:hAnsi="Times New Roman" w:cs="Times New Roman"/>
          <w:b/>
        </w:rPr>
        <w:t xml:space="preserve"> инфраструктура за електрически превозни средства по пътищата“</w:t>
      </w:r>
    </w:p>
    <w:p w:rsidR="00547C27" w:rsidRPr="00547C27" w:rsidRDefault="00547C27" w:rsidP="00845D73">
      <w:pPr>
        <w:jc w:val="both"/>
        <w:rPr>
          <w:rFonts w:ascii="Times New Roman" w:hAnsi="Times New Roman" w:cs="Times New Roman"/>
          <w:sz w:val="18"/>
          <w:szCs w:val="18"/>
        </w:rPr>
      </w:pPr>
    </w:p>
    <w:tbl>
      <w:tblPr>
        <w:tblStyle w:val="TableGrid"/>
        <w:tblW w:w="16302" w:type="dxa"/>
        <w:tblInd w:w="-1281" w:type="dxa"/>
        <w:tblLayout w:type="fixed"/>
        <w:tblLook w:val="04A0" w:firstRow="1" w:lastRow="0" w:firstColumn="1" w:lastColumn="0" w:noHBand="0" w:noVBand="1"/>
      </w:tblPr>
      <w:tblGrid>
        <w:gridCol w:w="1026"/>
        <w:gridCol w:w="1397"/>
        <w:gridCol w:w="1101"/>
        <w:gridCol w:w="5962"/>
        <w:gridCol w:w="6816"/>
      </w:tblGrid>
      <w:tr w:rsidR="00486C7A" w:rsidTr="006277AA">
        <w:tc>
          <w:tcPr>
            <w:tcW w:w="1026" w:type="dxa"/>
          </w:tcPr>
          <w:p w:rsidR="00486C7A" w:rsidRDefault="00486C7A" w:rsidP="00845D73">
            <w:pPr>
              <w:jc w:val="both"/>
              <w:rPr>
                <w:rFonts w:ascii="Times New Roman" w:hAnsi="Times New Roman" w:cs="Times New Roman"/>
                <w:sz w:val="18"/>
                <w:szCs w:val="18"/>
              </w:rPr>
            </w:pPr>
            <w:r w:rsidRPr="00547C27">
              <w:rPr>
                <w:rFonts w:ascii="Times New Roman" w:eastAsia="Times New Roman" w:hAnsi="Times New Roman" w:cs="Times New Roman"/>
                <w:b/>
                <w:bCs/>
                <w:color w:val="000000"/>
                <w:sz w:val="18"/>
                <w:szCs w:val="18"/>
                <w:lang w:eastAsia="bg-BG"/>
              </w:rPr>
              <w:t>Дата на подаване</w:t>
            </w:r>
          </w:p>
        </w:tc>
        <w:tc>
          <w:tcPr>
            <w:tcW w:w="1397" w:type="dxa"/>
            <w:tcBorders>
              <w:bottom w:val="single" w:sz="4" w:space="0" w:color="auto"/>
            </w:tcBorders>
          </w:tcPr>
          <w:p w:rsidR="00486C7A" w:rsidRDefault="00486C7A" w:rsidP="00845D73">
            <w:pPr>
              <w:jc w:val="both"/>
              <w:rPr>
                <w:rFonts w:ascii="Times New Roman" w:hAnsi="Times New Roman" w:cs="Times New Roman"/>
                <w:sz w:val="18"/>
                <w:szCs w:val="18"/>
              </w:rPr>
            </w:pPr>
            <w:r w:rsidRPr="00547C27">
              <w:rPr>
                <w:rFonts w:ascii="Times New Roman" w:eastAsia="Times New Roman" w:hAnsi="Times New Roman" w:cs="Times New Roman"/>
                <w:b/>
                <w:bCs/>
                <w:color w:val="000000"/>
                <w:sz w:val="18"/>
                <w:szCs w:val="18"/>
                <w:lang w:eastAsia="bg-BG"/>
              </w:rPr>
              <w:t>Рег. номер</w:t>
            </w:r>
          </w:p>
        </w:tc>
        <w:tc>
          <w:tcPr>
            <w:tcW w:w="1101" w:type="dxa"/>
            <w:tcBorders>
              <w:bottom w:val="single" w:sz="4" w:space="0" w:color="auto"/>
            </w:tcBorders>
          </w:tcPr>
          <w:p w:rsidR="00486C7A" w:rsidRDefault="00486C7A" w:rsidP="00845D73">
            <w:pPr>
              <w:jc w:val="both"/>
              <w:rPr>
                <w:rFonts w:ascii="Times New Roman" w:hAnsi="Times New Roman" w:cs="Times New Roman"/>
                <w:sz w:val="18"/>
                <w:szCs w:val="18"/>
              </w:rPr>
            </w:pPr>
            <w:r w:rsidRPr="00547C27">
              <w:rPr>
                <w:rFonts w:ascii="Times New Roman" w:eastAsia="Times New Roman" w:hAnsi="Times New Roman" w:cs="Times New Roman"/>
                <w:b/>
                <w:bCs/>
                <w:color w:val="000000"/>
                <w:sz w:val="18"/>
                <w:szCs w:val="18"/>
                <w:lang w:eastAsia="bg-BG"/>
              </w:rPr>
              <w:t>Дата на становище</w:t>
            </w:r>
          </w:p>
        </w:tc>
        <w:tc>
          <w:tcPr>
            <w:tcW w:w="5962" w:type="dxa"/>
            <w:tcBorders>
              <w:bottom w:val="single" w:sz="4" w:space="0" w:color="auto"/>
            </w:tcBorders>
          </w:tcPr>
          <w:p w:rsidR="00486C7A" w:rsidRDefault="00486C7A" w:rsidP="00845D73">
            <w:pPr>
              <w:jc w:val="both"/>
              <w:rPr>
                <w:rFonts w:ascii="Times New Roman" w:hAnsi="Times New Roman" w:cs="Times New Roman"/>
                <w:sz w:val="18"/>
                <w:szCs w:val="18"/>
              </w:rPr>
            </w:pPr>
            <w:r w:rsidRPr="00547C27">
              <w:rPr>
                <w:rFonts w:ascii="Times New Roman" w:eastAsia="Times New Roman" w:hAnsi="Times New Roman" w:cs="Times New Roman"/>
                <w:b/>
                <w:bCs/>
                <w:color w:val="000000"/>
                <w:sz w:val="18"/>
                <w:szCs w:val="18"/>
                <w:lang w:eastAsia="bg-BG"/>
              </w:rPr>
              <w:t>Коментар/предложение</w:t>
            </w:r>
          </w:p>
        </w:tc>
        <w:tc>
          <w:tcPr>
            <w:tcW w:w="6816" w:type="dxa"/>
          </w:tcPr>
          <w:p w:rsidR="00486C7A" w:rsidRDefault="00486C7A" w:rsidP="00845D73">
            <w:pPr>
              <w:jc w:val="both"/>
              <w:rPr>
                <w:rFonts w:ascii="Times New Roman" w:hAnsi="Times New Roman" w:cs="Times New Roman"/>
                <w:sz w:val="18"/>
                <w:szCs w:val="18"/>
              </w:rPr>
            </w:pPr>
            <w:r w:rsidRPr="00547C27">
              <w:rPr>
                <w:rFonts w:ascii="Times New Roman" w:eastAsia="Times New Roman" w:hAnsi="Times New Roman" w:cs="Times New Roman"/>
                <w:b/>
                <w:bCs/>
                <w:color w:val="000000"/>
                <w:sz w:val="18"/>
                <w:szCs w:val="18"/>
                <w:lang w:eastAsia="bg-BG"/>
              </w:rPr>
              <w:t>Становище на УО/МИГ</w:t>
            </w:r>
          </w:p>
        </w:tc>
      </w:tr>
      <w:tr w:rsidR="00486C7A" w:rsidTr="006277AA">
        <w:tc>
          <w:tcPr>
            <w:tcW w:w="1026" w:type="dxa"/>
            <w:tcBorders>
              <w:top w:val="single" w:sz="4" w:space="0" w:color="auto"/>
              <w:left w:val="single" w:sz="4" w:space="0" w:color="auto"/>
              <w:bottom w:val="single" w:sz="4" w:space="0" w:color="auto"/>
              <w:right w:val="single" w:sz="4" w:space="0" w:color="auto"/>
            </w:tcBorders>
            <w:shd w:val="clear" w:color="auto" w:fill="auto"/>
          </w:tcPr>
          <w:p w:rsidR="00486C7A" w:rsidRPr="009D6143" w:rsidRDefault="009D6143" w:rsidP="009D6143">
            <w:pPr>
              <w:jc w:val="both"/>
              <w:rPr>
                <w:rFonts w:ascii="Times New Roman" w:eastAsia="Times New Roman" w:hAnsi="Times New Roman" w:cs="Times New Roman"/>
                <w:color w:val="000000"/>
                <w:sz w:val="18"/>
                <w:szCs w:val="18"/>
                <w:lang w:val="en-US" w:eastAsia="bg-BG"/>
              </w:rPr>
            </w:pPr>
            <w:r>
              <w:rPr>
                <w:rFonts w:ascii="Times New Roman" w:eastAsia="Times New Roman" w:hAnsi="Times New Roman" w:cs="Times New Roman"/>
                <w:color w:val="000000"/>
                <w:sz w:val="18"/>
                <w:szCs w:val="18"/>
                <w:lang w:val="en-US" w:eastAsia="bg-BG"/>
              </w:rPr>
              <w:t>25</w:t>
            </w:r>
            <w:r w:rsidR="00486C7A" w:rsidRPr="00547C27">
              <w:rPr>
                <w:rFonts w:ascii="Times New Roman" w:eastAsia="Times New Roman" w:hAnsi="Times New Roman" w:cs="Times New Roman"/>
                <w:color w:val="000000"/>
                <w:sz w:val="18"/>
                <w:szCs w:val="18"/>
                <w:lang w:eastAsia="bg-BG"/>
              </w:rPr>
              <w:t>.1</w:t>
            </w:r>
            <w:r>
              <w:rPr>
                <w:rFonts w:ascii="Times New Roman" w:eastAsia="Times New Roman" w:hAnsi="Times New Roman" w:cs="Times New Roman"/>
                <w:color w:val="000000"/>
                <w:sz w:val="18"/>
                <w:szCs w:val="18"/>
                <w:lang w:val="en-US" w:eastAsia="bg-BG"/>
              </w:rPr>
              <w:t>1</w:t>
            </w:r>
            <w:r w:rsidR="00486C7A" w:rsidRPr="00547C27">
              <w:rPr>
                <w:rFonts w:ascii="Times New Roman" w:eastAsia="Times New Roman" w:hAnsi="Times New Roman" w:cs="Times New Roman"/>
                <w:color w:val="000000"/>
                <w:sz w:val="18"/>
                <w:szCs w:val="18"/>
                <w:lang w:eastAsia="bg-BG"/>
              </w:rPr>
              <w:t>.202</w:t>
            </w:r>
            <w:r>
              <w:rPr>
                <w:rFonts w:ascii="Times New Roman" w:eastAsia="Times New Roman" w:hAnsi="Times New Roman" w:cs="Times New Roman"/>
                <w:color w:val="000000"/>
                <w:sz w:val="18"/>
                <w:szCs w:val="18"/>
                <w:lang w:val="en-US" w:eastAsia="bg-BG"/>
              </w:rPr>
              <w:t>5</w:t>
            </w:r>
          </w:p>
        </w:tc>
        <w:tc>
          <w:tcPr>
            <w:tcW w:w="1397" w:type="dxa"/>
            <w:tcBorders>
              <w:top w:val="single" w:sz="4" w:space="0" w:color="auto"/>
              <w:left w:val="single" w:sz="4" w:space="0" w:color="auto"/>
              <w:bottom w:val="single" w:sz="4" w:space="0" w:color="auto"/>
              <w:right w:val="single" w:sz="4" w:space="0" w:color="auto"/>
            </w:tcBorders>
            <w:shd w:val="clear" w:color="auto" w:fill="auto"/>
          </w:tcPr>
          <w:p w:rsidR="00486C7A" w:rsidRPr="00547C27" w:rsidRDefault="009D6143" w:rsidP="00845D73">
            <w:pPr>
              <w:jc w:val="both"/>
              <w:rPr>
                <w:rFonts w:ascii="Times New Roman" w:eastAsia="Times New Roman" w:hAnsi="Times New Roman" w:cs="Times New Roman"/>
                <w:color w:val="000000"/>
                <w:sz w:val="18"/>
                <w:szCs w:val="18"/>
                <w:lang w:eastAsia="bg-BG"/>
              </w:rPr>
            </w:pPr>
            <w:r w:rsidRPr="009D6143">
              <w:rPr>
                <w:rFonts w:ascii="Times New Roman" w:eastAsia="Times New Roman" w:hAnsi="Times New Roman" w:cs="Times New Roman"/>
                <w:color w:val="000000"/>
                <w:sz w:val="18"/>
                <w:szCs w:val="18"/>
                <w:lang w:eastAsia="bg-BG"/>
              </w:rPr>
              <w:t>BG16FFPR001-3.004-COM1</w:t>
            </w:r>
          </w:p>
        </w:tc>
        <w:tc>
          <w:tcPr>
            <w:tcW w:w="1101" w:type="dxa"/>
            <w:tcBorders>
              <w:top w:val="single" w:sz="4" w:space="0" w:color="auto"/>
              <w:left w:val="single" w:sz="4" w:space="0" w:color="auto"/>
              <w:bottom w:val="single" w:sz="4" w:space="0" w:color="auto"/>
              <w:right w:val="single" w:sz="4" w:space="0" w:color="auto"/>
            </w:tcBorders>
            <w:shd w:val="clear" w:color="auto" w:fill="auto"/>
          </w:tcPr>
          <w:p w:rsidR="00486C7A" w:rsidRPr="00547C27" w:rsidRDefault="009D6143" w:rsidP="00FC21D7">
            <w:pPr>
              <w:jc w:val="both"/>
              <w:rPr>
                <w:rFonts w:ascii="Times New Roman" w:eastAsia="Times New Roman" w:hAnsi="Times New Roman" w:cs="Times New Roman"/>
                <w:color w:val="000000"/>
                <w:sz w:val="18"/>
                <w:szCs w:val="18"/>
                <w:lang w:eastAsia="bg-BG"/>
              </w:rPr>
            </w:pPr>
            <w:r>
              <w:rPr>
                <w:rFonts w:ascii="Times New Roman" w:eastAsia="Times New Roman" w:hAnsi="Times New Roman" w:cs="Times New Roman"/>
                <w:color w:val="000000"/>
                <w:sz w:val="18"/>
                <w:szCs w:val="18"/>
                <w:lang w:val="en-US" w:eastAsia="bg-BG"/>
              </w:rPr>
              <w:t>1</w:t>
            </w:r>
            <w:r w:rsidR="00FC21D7">
              <w:rPr>
                <w:rFonts w:ascii="Times New Roman" w:eastAsia="Times New Roman" w:hAnsi="Times New Roman" w:cs="Times New Roman"/>
                <w:color w:val="000000"/>
                <w:sz w:val="18"/>
                <w:szCs w:val="18"/>
                <w:lang w:eastAsia="bg-BG"/>
              </w:rPr>
              <w:t>7</w:t>
            </w:r>
            <w:r w:rsidR="00486C7A" w:rsidRPr="00547C27">
              <w:rPr>
                <w:rFonts w:ascii="Times New Roman" w:eastAsia="Times New Roman" w:hAnsi="Times New Roman" w:cs="Times New Roman"/>
                <w:color w:val="000000"/>
                <w:sz w:val="18"/>
                <w:szCs w:val="18"/>
                <w:lang w:eastAsia="bg-BG"/>
              </w:rPr>
              <w:t>.12.2024</w:t>
            </w:r>
          </w:p>
        </w:tc>
        <w:tc>
          <w:tcPr>
            <w:tcW w:w="5962" w:type="dxa"/>
            <w:tcBorders>
              <w:top w:val="single" w:sz="4" w:space="0" w:color="auto"/>
              <w:left w:val="single" w:sz="4" w:space="0" w:color="auto"/>
              <w:bottom w:val="single" w:sz="4" w:space="0" w:color="auto"/>
              <w:right w:val="single" w:sz="4" w:space="0" w:color="auto"/>
            </w:tcBorders>
            <w:shd w:val="clear" w:color="auto" w:fill="auto"/>
          </w:tcPr>
          <w:p w:rsidR="009D6143" w:rsidRPr="009D6143" w:rsidRDefault="009D6143" w:rsidP="009D6143">
            <w:pPr>
              <w:jc w:val="both"/>
              <w:rPr>
                <w:rFonts w:ascii="Times New Roman" w:eastAsia="Times New Roman" w:hAnsi="Times New Roman" w:cs="Times New Roman"/>
                <w:color w:val="000000"/>
                <w:sz w:val="18"/>
                <w:szCs w:val="18"/>
                <w:lang w:eastAsia="bg-BG"/>
              </w:rPr>
            </w:pPr>
            <w:r w:rsidRPr="009D6143">
              <w:rPr>
                <w:rFonts w:ascii="Times New Roman" w:eastAsia="Times New Roman" w:hAnsi="Times New Roman" w:cs="Times New Roman"/>
                <w:color w:val="000000"/>
                <w:sz w:val="18"/>
                <w:szCs w:val="18"/>
                <w:lang w:eastAsia="bg-BG"/>
              </w:rPr>
              <w:t xml:space="preserve">Здравейте, </w:t>
            </w:r>
          </w:p>
          <w:p w:rsidR="00486C7A" w:rsidRPr="00547C27" w:rsidRDefault="009D6143" w:rsidP="009D6143">
            <w:pPr>
              <w:jc w:val="both"/>
              <w:rPr>
                <w:rFonts w:ascii="Times New Roman" w:eastAsia="Times New Roman" w:hAnsi="Times New Roman" w:cs="Times New Roman"/>
                <w:color w:val="000000"/>
                <w:sz w:val="18"/>
                <w:szCs w:val="18"/>
                <w:lang w:eastAsia="bg-BG"/>
              </w:rPr>
            </w:pPr>
            <w:r w:rsidRPr="009D6143">
              <w:rPr>
                <w:rFonts w:ascii="Times New Roman" w:eastAsia="Times New Roman" w:hAnsi="Times New Roman" w:cs="Times New Roman"/>
                <w:color w:val="000000"/>
                <w:sz w:val="18"/>
                <w:szCs w:val="18"/>
                <w:lang w:eastAsia="bg-BG"/>
              </w:rPr>
              <w:t xml:space="preserve">във връзка с представените на обществено обсъждане насоки за кандидатстване по процедурата, предлагаме да се включат като допустими разходите за екип за управление на проекта, предвид следното: кандидатите са фирми, които се занимават профилирано с доставка и монтаж на </w:t>
            </w:r>
            <w:proofErr w:type="spellStart"/>
            <w:r w:rsidRPr="009D6143">
              <w:rPr>
                <w:rFonts w:ascii="Times New Roman" w:eastAsia="Times New Roman" w:hAnsi="Times New Roman" w:cs="Times New Roman"/>
                <w:color w:val="000000"/>
                <w:sz w:val="18"/>
                <w:szCs w:val="18"/>
                <w:lang w:eastAsia="bg-BG"/>
              </w:rPr>
              <w:t>електрозарядни</w:t>
            </w:r>
            <w:proofErr w:type="spellEnd"/>
            <w:r w:rsidRPr="009D6143">
              <w:rPr>
                <w:rFonts w:ascii="Times New Roman" w:eastAsia="Times New Roman" w:hAnsi="Times New Roman" w:cs="Times New Roman"/>
                <w:color w:val="000000"/>
                <w:sz w:val="18"/>
                <w:szCs w:val="18"/>
                <w:lang w:eastAsia="bg-BG"/>
              </w:rPr>
              <w:t xml:space="preserve"> станции. Екипите и техните служители имат опит и познания в специализирани области като електрозахранване и електрическа мобилност, но не са запознати със спецификите на отчитане и управление на европейски проекти. За успешното и безпроблемно изпълнение на такъв проект, освен компетенции и експертиза, тясно свързани с предмета на финансиране, не по-малко необходими са и познания относно механизмите за подкрепа чрез ЕФСУ, отчитане на проекти, въпроси, свързани с верификация, съблюдаване на законосъобразен избор на изпълнители за недопускане налагането на финансови корекции и т.н. При обективната липса на възможност за предоставяне на БФП с пълен интензитет предвид приложимия режим на помощ по Регламент (ЕС) 651/2014, включването на непреки разходи като допустими би позволило участие на по-голям брой потенциални бенефициенти в съответствие с принципите, заложени в чл. 29, ал. 1, т. 1, т. 2 и т. 4 от ЗУСЕФСУ.</w:t>
            </w:r>
            <w:r>
              <w:rPr>
                <w:rFonts w:ascii="Times New Roman" w:eastAsia="Times New Roman" w:hAnsi="Times New Roman" w:cs="Times New Roman"/>
                <w:color w:val="000000"/>
                <w:sz w:val="18"/>
                <w:szCs w:val="18"/>
                <w:lang w:val="en-US" w:eastAsia="bg-BG"/>
              </w:rPr>
              <w:t xml:space="preserve"> </w:t>
            </w:r>
          </w:p>
        </w:tc>
        <w:tc>
          <w:tcPr>
            <w:tcW w:w="6816" w:type="dxa"/>
            <w:tcBorders>
              <w:top w:val="single" w:sz="4" w:space="0" w:color="auto"/>
              <w:left w:val="single" w:sz="4" w:space="0" w:color="auto"/>
              <w:bottom w:val="single" w:sz="4" w:space="0" w:color="auto"/>
              <w:right w:val="single" w:sz="4" w:space="0" w:color="auto"/>
            </w:tcBorders>
            <w:shd w:val="clear" w:color="auto" w:fill="auto"/>
          </w:tcPr>
          <w:p w:rsidR="00A25612" w:rsidRDefault="00A25612" w:rsidP="00A25612">
            <w:pPr>
              <w:ind w:right="-71"/>
              <w:jc w:val="both"/>
              <w:rPr>
                <w:ins w:id="1" w:author="Daniela Kalaydzhiyska-Ivanova" w:date="2025-12-18T10:17:00Z"/>
                <w:rFonts w:ascii="Times New Roman" w:eastAsia="Times New Roman" w:hAnsi="Times New Roman" w:cs="Times New Roman"/>
                <w:color w:val="000000"/>
                <w:sz w:val="18"/>
                <w:szCs w:val="18"/>
                <w:lang w:eastAsia="bg-BG"/>
              </w:rPr>
            </w:pPr>
            <w:ins w:id="2" w:author="Daniela Kalaydzhiyska-Ivanova" w:date="2025-12-18T10:15:00Z">
              <w:r>
                <w:rPr>
                  <w:rFonts w:ascii="Times New Roman" w:eastAsia="Times New Roman" w:hAnsi="Times New Roman" w:cs="Times New Roman"/>
                  <w:color w:val="000000"/>
                  <w:sz w:val="18"/>
                  <w:szCs w:val="18"/>
                  <w:lang w:eastAsia="bg-BG"/>
                </w:rPr>
                <w:t xml:space="preserve">Съгласно т. </w:t>
              </w:r>
            </w:ins>
            <w:ins w:id="3" w:author="Daniela Kalaydzhiyska-Ivanova" w:date="2025-12-18T10:14:00Z">
              <w:r w:rsidRPr="00A25612">
                <w:rPr>
                  <w:rFonts w:ascii="Times New Roman" w:eastAsia="Times New Roman" w:hAnsi="Times New Roman" w:cs="Times New Roman"/>
                  <w:color w:val="000000"/>
                  <w:sz w:val="18"/>
                  <w:szCs w:val="18"/>
                  <w:lang w:eastAsia="bg-BG"/>
                </w:rPr>
                <w:t>14.3. Недопустими разходи</w:t>
              </w:r>
            </w:ins>
            <w:ins w:id="4" w:author="Daniela Kalaydzhiyska-Ivanova" w:date="2025-12-18T10:15:00Z">
              <w:r>
                <w:rPr>
                  <w:rFonts w:ascii="Times New Roman" w:eastAsia="Times New Roman" w:hAnsi="Times New Roman" w:cs="Times New Roman"/>
                  <w:color w:val="000000"/>
                  <w:sz w:val="18"/>
                  <w:szCs w:val="18"/>
                  <w:lang w:eastAsia="bg-BG"/>
                </w:rPr>
                <w:t xml:space="preserve"> от Насоките по процедурата д</w:t>
              </w:r>
            </w:ins>
            <w:ins w:id="5" w:author="Daniela Kalaydzhiyska-Ivanova" w:date="2025-12-18T10:14:00Z">
              <w:r w:rsidRPr="00A25612">
                <w:rPr>
                  <w:rFonts w:ascii="Times New Roman" w:eastAsia="Times New Roman" w:hAnsi="Times New Roman" w:cs="Times New Roman"/>
                  <w:color w:val="000000"/>
                  <w:sz w:val="18"/>
                  <w:szCs w:val="18"/>
                  <w:lang w:eastAsia="bg-BG"/>
                </w:rPr>
                <w:t xml:space="preserve">опустимите разходи </w:t>
              </w:r>
              <w:r w:rsidRPr="00A25612">
                <w:rPr>
                  <w:rFonts w:ascii="Times New Roman" w:eastAsia="Times New Roman" w:hAnsi="Times New Roman" w:cs="Times New Roman"/>
                  <w:b/>
                  <w:color w:val="000000"/>
                  <w:sz w:val="18"/>
                  <w:szCs w:val="18"/>
                  <w:u w:val="single"/>
                  <w:lang w:eastAsia="bg-BG"/>
                </w:rPr>
                <w:t>не включват</w:t>
              </w:r>
              <w:r w:rsidRPr="00A25612">
                <w:rPr>
                  <w:rFonts w:ascii="Times New Roman" w:eastAsia="Times New Roman" w:hAnsi="Times New Roman" w:cs="Times New Roman"/>
                  <w:color w:val="000000"/>
                  <w:sz w:val="18"/>
                  <w:szCs w:val="18"/>
                  <w:lang w:eastAsia="bg-BG"/>
                </w:rPr>
                <w:t xml:space="preserve"> разходи за</w:t>
              </w:r>
            </w:ins>
            <w:ins w:id="6" w:author="Daniela Kalaydzhiyska-Ivanova" w:date="2025-12-18T10:15:00Z">
              <w:r>
                <w:rPr>
                  <w:rFonts w:ascii="Times New Roman" w:eastAsia="Times New Roman" w:hAnsi="Times New Roman" w:cs="Times New Roman"/>
                  <w:color w:val="000000"/>
                  <w:sz w:val="18"/>
                  <w:szCs w:val="18"/>
                  <w:lang w:eastAsia="bg-BG"/>
                </w:rPr>
                <w:t xml:space="preserve"> </w:t>
              </w:r>
            </w:ins>
            <w:ins w:id="7" w:author="Daniela Kalaydzhiyska-Ivanova" w:date="2025-12-18T10:14:00Z">
              <w:r w:rsidRPr="00A25612">
                <w:rPr>
                  <w:rFonts w:ascii="Times New Roman" w:eastAsia="Times New Roman" w:hAnsi="Times New Roman" w:cs="Times New Roman"/>
                  <w:color w:val="000000"/>
                  <w:sz w:val="18"/>
                  <w:szCs w:val="18"/>
                  <w:lang w:eastAsia="bg-BG"/>
                </w:rPr>
                <w:t xml:space="preserve">подготовка, организация и </w:t>
              </w:r>
              <w:r w:rsidRPr="00A25612">
                <w:rPr>
                  <w:rFonts w:ascii="Times New Roman" w:eastAsia="Times New Roman" w:hAnsi="Times New Roman" w:cs="Times New Roman"/>
                  <w:b/>
                  <w:color w:val="000000"/>
                  <w:sz w:val="18"/>
                  <w:szCs w:val="18"/>
                  <w:u w:val="single"/>
                  <w:lang w:eastAsia="bg-BG"/>
                </w:rPr>
                <w:t>управление на проекта</w:t>
              </w:r>
              <w:r w:rsidRPr="00A25612">
                <w:rPr>
                  <w:rFonts w:ascii="Times New Roman" w:eastAsia="Times New Roman" w:hAnsi="Times New Roman" w:cs="Times New Roman"/>
                  <w:color w:val="000000"/>
                  <w:sz w:val="18"/>
                  <w:szCs w:val="18"/>
                  <w:lang w:eastAsia="bg-BG"/>
                </w:rPr>
                <w:t>;</w:t>
              </w:r>
            </w:ins>
          </w:p>
          <w:p w:rsidR="00A25612" w:rsidRDefault="00A25612" w:rsidP="00A25612">
            <w:pPr>
              <w:ind w:right="-71"/>
              <w:jc w:val="both"/>
              <w:rPr>
                <w:ins w:id="8" w:author="Daniela Kalaydzhiyska-Ivanova" w:date="2025-12-18T10:17:00Z"/>
                <w:rFonts w:ascii="Times New Roman" w:eastAsia="Times New Roman" w:hAnsi="Times New Roman" w:cs="Times New Roman"/>
                <w:color w:val="000000"/>
                <w:sz w:val="18"/>
                <w:szCs w:val="18"/>
                <w:lang w:eastAsia="bg-BG"/>
              </w:rPr>
            </w:pPr>
          </w:p>
          <w:p w:rsidR="00A25612" w:rsidRDefault="00A25612" w:rsidP="00A25612">
            <w:pPr>
              <w:ind w:right="-71"/>
              <w:jc w:val="both"/>
              <w:rPr>
                <w:ins w:id="9" w:author="Daniela Kalaydzhiyska-Ivanova" w:date="2025-12-18T10:19:00Z"/>
                <w:rFonts w:ascii="Times New Roman" w:eastAsia="Times New Roman" w:hAnsi="Times New Roman" w:cs="Times New Roman"/>
                <w:b/>
                <w:color w:val="000000"/>
                <w:sz w:val="18"/>
                <w:szCs w:val="18"/>
                <w:u w:val="single"/>
                <w:lang w:eastAsia="bg-BG"/>
              </w:rPr>
            </w:pPr>
            <w:ins w:id="10" w:author="Daniela Kalaydzhiyska-Ivanova" w:date="2025-12-18T10:17:00Z">
              <w:r>
                <w:rPr>
                  <w:rFonts w:ascii="Times New Roman" w:eastAsia="Times New Roman" w:hAnsi="Times New Roman" w:cs="Times New Roman"/>
                  <w:color w:val="000000"/>
                  <w:sz w:val="18"/>
                  <w:szCs w:val="18"/>
                  <w:lang w:eastAsia="bg-BG"/>
                </w:rPr>
                <w:t xml:space="preserve">Съгласно т. 19.2. </w:t>
              </w:r>
              <w:r w:rsidRPr="00A25612">
                <w:rPr>
                  <w:rFonts w:ascii="Times New Roman" w:eastAsia="Times New Roman" w:hAnsi="Times New Roman" w:cs="Times New Roman"/>
                  <w:color w:val="000000"/>
                  <w:sz w:val="18"/>
                  <w:szCs w:val="18"/>
                  <w:lang w:eastAsia="bg-BG"/>
                </w:rPr>
                <w:t xml:space="preserve">Изисквания за попълване </w:t>
              </w:r>
              <w:r>
                <w:rPr>
                  <w:rFonts w:ascii="Times New Roman" w:eastAsia="Times New Roman" w:hAnsi="Times New Roman" w:cs="Times New Roman"/>
                  <w:color w:val="000000"/>
                  <w:sz w:val="18"/>
                  <w:szCs w:val="18"/>
                  <w:lang w:eastAsia="bg-BG"/>
                </w:rPr>
                <w:t xml:space="preserve">на ФК на проектните предложения в </w:t>
              </w:r>
              <w:proofErr w:type="spellStart"/>
              <w:r>
                <w:rPr>
                  <w:rFonts w:ascii="Times New Roman" w:eastAsia="Times New Roman" w:hAnsi="Times New Roman" w:cs="Times New Roman"/>
                  <w:color w:val="000000"/>
                  <w:sz w:val="18"/>
                  <w:szCs w:val="18"/>
                  <w:lang w:eastAsia="bg-BG"/>
                </w:rPr>
                <w:t>подт</w:t>
              </w:r>
              <w:proofErr w:type="spellEnd"/>
              <w:r>
                <w:rPr>
                  <w:rFonts w:ascii="Times New Roman" w:eastAsia="Times New Roman" w:hAnsi="Times New Roman" w:cs="Times New Roman"/>
                  <w:color w:val="000000"/>
                  <w:sz w:val="18"/>
                  <w:szCs w:val="18"/>
                  <w:lang w:eastAsia="bg-BG"/>
                </w:rPr>
                <w:t xml:space="preserve">. 5. Е </w:t>
              </w:r>
            </w:ins>
            <w:ins w:id="11" w:author="Daniela Kalaydzhiyska-Ivanova" w:date="2025-12-18T10:18:00Z">
              <w:r>
                <w:rPr>
                  <w:rFonts w:ascii="Times New Roman" w:eastAsia="Times New Roman" w:hAnsi="Times New Roman" w:cs="Times New Roman"/>
                  <w:color w:val="000000"/>
                  <w:sz w:val="18"/>
                  <w:szCs w:val="18"/>
                  <w:lang w:eastAsia="bg-BG"/>
                </w:rPr>
                <w:t>посочено, че в</w:t>
              </w:r>
              <w:r w:rsidRPr="00A25612">
                <w:rPr>
                  <w:rFonts w:ascii="Times New Roman" w:eastAsia="Times New Roman" w:hAnsi="Times New Roman" w:cs="Times New Roman"/>
                  <w:color w:val="000000"/>
                  <w:sz w:val="18"/>
                  <w:szCs w:val="18"/>
                  <w:lang w:eastAsia="bg-BG"/>
                </w:rPr>
                <w:t xml:space="preserve"> раздел 7 „Финансова информация – източници на финансиране (в евро)“ в поле „Недопустими разходи, необходими за изпълнението на проекта“ се посочва сборът от разходите за изпълнение на дейности, които са </w:t>
              </w:r>
              <w:r>
                <w:rPr>
                  <w:rFonts w:ascii="Times New Roman" w:eastAsia="Times New Roman" w:hAnsi="Times New Roman" w:cs="Times New Roman"/>
                  <w:color w:val="000000"/>
                  <w:sz w:val="18"/>
                  <w:szCs w:val="18"/>
                  <w:lang w:eastAsia="bg-BG"/>
                </w:rPr>
                <w:t xml:space="preserve">недопустими за финансиране като </w:t>
              </w:r>
            </w:ins>
            <w:ins w:id="12" w:author="Daniela Kalaydzhiyska-Ivanova" w:date="2025-12-18T10:19:00Z">
              <w:r>
                <w:rPr>
                  <w:rFonts w:ascii="Times New Roman" w:eastAsia="Times New Roman" w:hAnsi="Times New Roman" w:cs="Times New Roman"/>
                  <w:color w:val="000000"/>
                  <w:sz w:val="18"/>
                  <w:szCs w:val="18"/>
                  <w:lang w:eastAsia="bg-BG"/>
                </w:rPr>
                <w:t>р</w:t>
              </w:r>
            </w:ins>
            <w:ins w:id="13" w:author="Daniela Kalaydzhiyska-Ivanova" w:date="2025-12-18T10:18:00Z">
              <w:r w:rsidRPr="00A25612">
                <w:rPr>
                  <w:rFonts w:ascii="Times New Roman" w:eastAsia="Times New Roman" w:hAnsi="Times New Roman" w:cs="Times New Roman"/>
                  <w:color w:val="000000"/>
                  <w:sz w:val="18"/>
                  <w:szCs w:val="18"/>
                  <w:lang w:eastAsia="bg-BG"/>
                </w:rPr>
                <w:t xml:space="preserve">азходи за </w:t>
              </w:r>
              <w:r w:rsidRPr="00A25612">
                <w:rPr>
                  <w:rFonts w:ascii="Times New Roman" w:eastAsia="Times New Roman" w:hAnsi="Times New Roman" w:cs="Times New Roman"/>
                  <w:b/>
                  <w:color w:val="000000"/>
                  <w:sz w:val="18"/>
                  <w:szCs w:val="18"/>
                  <w:u w:val="single"/>
                  <w:lang w:eastAsia="bg-BG"/>
                </w:rPr>
                <w:t>управление на проекта включително за възнаграждения на п</w:t>
              </w:r>
              <w:r>
                <w:rPr>
                  <w:rFonts w:ascii="Times New Roman" w:eastAsia="Times New Roman" w:hAnsi="Times New Roman" w:cs="Times New Roman"/>
                  <w:b/>
                  <w:color w:val="000000"/>
                  <w:sz w:val="18"/>
                  <w:szCs w:val="18"/>
                  <w:u w:val="single"/>
                  <w:lang w:eastAsia="bg-BG"/>
                </w:rPr>
                <w:t>ерсонала, за командировки и др.</w:t>
              </w:r>
            </w:ins>
          </w:p>
          <w:p w:rsidR="00A25612" w:rsidRDefault="00A25612" w:rsidP="00A25612">
            <w:pPr>
              <w:ind w:right="-71"/>
              <w:jc w:val="both"/>
              <w:rPr>
                <w:ins w:id="14" w:author="Daniela Kalaydzhiyska-Ivanova" w:date="2025-12-18T10:19:00Z"/>
                <w:rFonts w:ascii="Times New Roman" w:eastAsia="Times New Roman" w:hAnsi="Times New Roman" w:cs="Times New Roman"/>
                <w:b/>
                <w:color w:val="000000"/>
                <w:sz w:val="18"/>
                <w:szCs w:val="18"/>
                <w:u w:val="single"/>
                <w:lang w:eastAsia="bg-BG"/>
              </w:rPr>
            </w:pPr>
          </w:p>
          <w:p w:rsidR="00A25612" w:rsidRPr="00A25612" w:rsidRDefault="00A25612" w:rsidP="00A25612">
            <w:pPr>
              <w:ind w:right="-71"/>
              <w:jc w:val="both"/>
              <w:rPr>
                <w:ins w:id="15" w:author="Daniela Kalaydzhiyska-Ivanova" w:date="2025-12-18T10:18:00Z"/>
                <w:rFonts w:ascii="Times New Roman" w:eastAsia="Times New Roman" w:hAnsi="Times New Roman" w:cs="Times New Roman"/>
                <w:b/>
                <w:color w:val="000000"/>
                <w:sz w:val="18"/>
                <w:szCs w:val="18"/>
                <w:lang w:eastAsia="bg-BG"/>
              </w:rPr>
            </w:pPr>
            <w:ins w:id="16" w:author="Daniela Kalaydzhiyska-Ivanova" w:date="2025-12-18T10:19:00Z">
              <w:r w:rsidRPr="00A25612">
                <w:rPr>
                  <w:rFonts w:ascii="Times New Roman" w:eastAsia="Times New Roman" w:hAnsi="Times New Roman" w:cs="Times New Roman"/>
                  <w:color w:val="000000"/>
                  <w:sz w:val="18"/>
                  <w:szCs w:val="18"/>
                  <w:lang w:eastAsia="bg-BG"/>
                </w:rPr>
                <w:t>С</w:t>
              </w:r>
            </w:ins>
            <w:ins w:id="17" w:author="Daniela Kalaydzhiyska-Ivanova" w:date="2025-12-18T10:20:00Z">
              <w:r w:rsidRPr="00A25612">
                <w:rPr>
                  <w:rFonts w:ascii="Times New Roman" w:eastAsia="Times New Roman" w:hAnsi="Times New Roman" w:cs="Times New Roman"/>
                  <w:color w:val="000000"/>
                  <w:sz w:val="18"/>
                  <w:szCs w:val="18"/>
                  <w:lang w:eastAsia="bg-BG"/>
                </w:rPr>
                <w:t xml:space="preserve">ъгласно </w:t>
              </w:r>
              <w:r>
                <w:rPr>
                  <w:rFonts w:ascii="Times New Roman" w:eastAsia="Times New Roman" w:hAnsi="Times New Roman" w:cs="Times New Roman"/>
                  <w:color w:val="000000"/>
                  <w:sz w:val="18"/>
                  <w:szCs w:val="18"/>
                  <w:lang w:eastAsia="bg-BG"/>
                </w:rPr>
                <w:t xml:space="preserve">т. 19.2. </w:t>
              </w:r>
              <w:r w:rsidRPr="00A25612">
                <w:rPr>
                  <w:rFonts w:ascii="Times New Roman" w:eastAsia="Times New Roman" w:hAnsi="Times New Roman" w:cs="Times New Roman"/>
                  <w:color w:val="000000"/>
                  <w:sz w:val="18"/>
                  <w:szCs w:val="18"/>
                  <w:lang w:eastAsia="bg-BG"/>
                </w:rPr>
                <w:t xml:space="preserve">Изисквания за попълване </w:t>
              </w:r>
              <w:r>
                <w:rPr>
                  <w:rFonts w:ascii="Times New Roman" w:eastAsia="Times New Roman" w:hAnsi="Times New Roman" w:cs="Times New Roman"/>
                  <w:color w:val="000000"/>
                  <w:sz w:val="18"/>
                  <w:szCs w:val="18"/>
                  <w:lang w:eastAsia="bg-BG"/>
                </w:rPr>
                <w:t xml:space="preserve">на ФК на проектните предложения в </w:t>
              </w:r>
              <w:proofErr w:type="spellStart"/>
              <w:r>
                <w:rPr>
                  <w:rFonts w:ascii="Times New Roman" w:eastAsia="Times New Roman" w:hAnsi="Times New Roman" w:cs="Times New Roman"/>
                  <w:color w:val="000000"/>
                  <w:sz w:val="18"/>
                  <w:szCs w:val="18"/>
                  <w:lang w:eastAsia="bg-BG"/>
                </w:rPr>
                <w:t>подт</w:t>
              </w:r>
              <w:proofErr w:type="spellEnd"/>
              <w:r>
                <w:rPr>
                  <w:rFonts w:ascii="Times New Roman" w:eastAsia="Times New Roman" w:hAnsi="Times New Roman" w:cs="Times New Roman"/>
                  <w:color w:val="000000"/>
                  <w:sz w:val="18"/>
                  <w:szCs w:val="18"/>
                  <w:lang w:eastAsia="bg-BG"/>
                </w:rPr>
                <w:t xml:space="preserve">. </w:t>
              </w:r>
              <w:r w:rsidRPr="00A25612">
                <w:rPr>
                  <w:rFonts w:ascii="Times New Roman" w:eastAsia="Times New Roman" w:hAnsi="Times New Roman" w:cs="Times New Roman"/>
                  <w:color w:val="000000"/>
                  <w:sz w:val="18"/>
                  <w:szCs w:val="18"/>
                  <w:lang w:eastAsia="bg-BG"/>
                </w:rPr>
                <w:t>т</w:t>
              </w:r>
              <w:r w:rsidRPr="00A25612">
                <w:rPr>
                  <w:rFonts w:ascii="Times New Roman" w:eastAsia="Times New Roman" w:hAnsi="Times New Roman" w:cs="Times New Roman"/>
                  <w:color w:val="000000"/>
                  <w:sz w:val="18"/>
                  <w:szCs w:val="18"/>
                  <w:u w:val="single"/>
                  <w:lang w:eastAsia="bg-BG"/>
                </w:rPr>
                <w:t xml:space="preserve">. 6 Разходите за екип за управление на проекта </w:t>
              </w:r>
              <w:r w:rsidRPr="00A25612">
                <w:rPr>
                  <w:rFonts w:ascii="Times New Roman" w:eastAsia="Times New Roman" w:hAnsi="Times New Roman" w:cs="Times New Roman"/>
                  <w:b/>
                  <w:color w:val="000000"/>
                  <w:sz w:val="18"/>
                  <w:szCs w:val="18"/>
                  <w:lang w:eastAsia="bg-BG"/>
                </w:rPr>
                <w:t>са недопустими за финансиране</w:t>
              </w:r>
              <w:r w:rsidRPr="00A25612">
                <w:rPr>
                  <w:rFonts w:ascii="Times New Roman" w:eastAsia="Times New Roman" w:hAnsi="Times New Roman" w:cs="Times New Roman"/>
                  <w:color w:val="000000"/>
                  <w:sz w:val="18"/>
                  <w:szCs w:val="18"/>
                  <w:u w:val="single"/>
                  <w:lang w:eastAsia="bg-BG"/>
                </w:rPr>
                <w:t xml:space="preserve"> по настоящата процедура </w:t>
              </w:r>
              <w:r w:rsidRPr="00A25612">
                <w:rPr>
                  <w:rFonts w:ascii="Times New Roman" w:eastAsia="Times New Roman" w:hAnsi="Times New Roman" w:cs="Times New Roman"/>
                  <w:b/>
                  <w:color w:val="000000"/>
                  <w:sz w:val="18"/>
                  <w:szCs w:val="18"/>
                  <w:lang w:eastAsia="bg-BG"/>
                </w:rPr>
                <w:t>и същите са обект на собствено финансиране.</w:t>
              </w:r>
            </w:ins>
          </w:p>
          <w:p w:rsidR="00A25612" w:rsidRPr="00A25612" w:rsidRDefault="00A25612" w:rsidP="00A25612">
            <w:pPr>
              <w:ind w:right="-71"/>
              <w:jc w:val="both"/>
              <w:rPr>
                <w:ins w:id="18" w:author="Daniela Kalaydzhiyska-Ivanova" w:date="2025-12-18T10:19:00Z"/>
                <w:rFonts w:ascii="Times New Roman" w:eastAsia="Times New Roman" w:hAnsi="Times New Roman" w:cs="Times New Roman"/>
                <w:b/>
                <w:color w:val="000000"/>
                <w:sz w:val="18"/>
                <w:szCs w:val="18"/>
                <w:lang w:eastAsia="bg-BG"/>
              </w:rPr>
            </w:pPr>
          </w:p>
          <w:p w:rsidR="00A25612" w:rsidRDefault="00A25612" w:rsidP="00A25612">
            <w:pPr>
              <w:ind w:right="-71"/>
              <w:jc w:val="both"/>
              <w:rPr>
                <w:ins w:id="19" w:author="Daniela Kalaydzhiyska-Ivanova" w:date="2025-12-18T10:21:00Z"/>
                <w:rFonts w:ascii="Times New Roman" w:eastAsia="Times New Roman" w:hAnsi="Times New Roman" w:cs="Times New Roman"/>
                <w:color w:val="000000"/>
                <w:sz w:val="18"/>
                <w:szCs w:val="18"/>
                <w:lang w:eastAsia="bg-BG"/>
              </w:rPr>
            </w:pPr>
            <w:ins w:id="20" w:author="Daniela Kalaydzhiyska-Ivanova" w:date="2025-12-18T10:21:00Z">
              <w:r>
                <w:rPr>
                  <w:rFonts w:ascii="Times New Roman" w:eastAsia="Times New Roman" w:hAnsi="Times New Roman" w:cs="Times New Roman"/>
                  <w:color w:val="000000"/>
                  <w:sz w:val="18"/>
                  <w:szCs w:val="18"/>
                  <w:lang w:eastAsia="bg-BG"/>
                </w:rPr>
                <w:t>Посо</w:t>
              </w:r>
            </w:ins>
            <w:ins w:id="21" w:author="Daniela Kalaydzhiyska-Ivanova" w:date="2025-12-18T10:22:00Z">
              <w:r w:rsidR="00B82B87">
                <w:rPr>
                  <w:rFonts w:ascii="Times New Roman" w:eastAsia="Times New Roman" w:hAnsi="Times New Roman" w:cs="Times New Roman"/>
                  <w:color w:val="000000"/>
                  <w:sz w:val="18"/>
                  <w:szCs w:val="18"/>
                  <w:lang w:eastAsia="bg-BG"/>
                </w:rPr>
                <w:t>чените текстове са</w:t>
              </w:r>
            </w:ins>
            <w:ins w:id="22" w:author="Daniela Kalaydzhiyska-Ivanova" w:date="2025-12-18T10:24:00Z">
              <w:r w:rsidR="00B82B87">
                <w:rPr>
                  <w:rFonts w:ascii="Times New Roman" w:eastAsia="Times New Roman" w:hAnsi="Times New Roman" w:cs="Times New Roman"/>
                  <w:color w:val="000000"/>
                  <w:sz w:val="18"/>
                  <w:szCs w:val="18"/>
                  <w:lang w:eastAsia="bg-BG"/>
                </w:rPr>
                <w:t xml:space="preserve"> включени в Насоките по процедурата, </w:t>
              </w:r>
            </w:ins>
            <w:ins w:id="23" w:author="Daniela Kalaydzhiyska-Ivanova" w:date="2025-12-18T10:23:00Z">
              <w:r w:rsidR="00B82B87">
                <w:rPr>
                  <w:rFonts w:ascii="Times New Roman" w:eastAsia="Times New Roman" w:hAnsi="Times New Roman" w:cs="Times New Roman"/>
                  <w:color w:val="000000"/>
                  <w:sz w:val="18"/>
                  <w:szCs w:val="18"/>
                  <w:lang w:eastAsia="bg-BG"/>
                </w:rPr>
                <w:t>одобрени от Министерство на финансите</w:t>
              </w:r>
            </w:ins>
            <w:ins w:id="24" w:author="Daniela Kalaydzhiyska-Ivanova" w:date="2025-12-18T10:24:00Z">
              <w:r w:rsidR="00B82B87">
                <w:rPr>
                  <w:rFonts w:ascii="Times New Roman" w:eastAsia="Times New Roman" w:hAnsi="Times New Roman" w:cs="Times New Roman"/>
                  <w:color w:val="000000"/>
                  <w:sz w:val="18"/>
                  <w:szCs w:val="18"/>
                  <w:lang w:eastAsia="bg-BG"/>
                </w:rPr>
                <w:t xml:space="preserve"> за съответствие с правилата за </w:t>
              </w:r>
              <w:proofErr w:type="spellStart"/>
              <w:r w:rsidR="00B82B87">
                <w:rPr>
                  <w:rFonts w:ascii="Times New Roman" w:eastAsia="Times New Roman" w:hAnsi="Times New Roman" w:cs="Times New Roman"/>
                  <w:color w:val="000000"/>
                  <w:sz w:val="18"/>
                  <w:szCs w:val="18"/>
                  <w:lang w:eastAsia="bg-BG"/>
                </w:rPr>
                <w:t>държваните</w:t>
              </w:r>
              <w:proofErr w:type="spellEnd"/>
              <w:r w:rsidR="00B82B87">
                <w:rPr>
                  <w:rFonts w:ascii="Times New Roman" w:eastAsia="Times New Roman" w:hAnsi="Times New Roman" w:cs="Times New Roman"/>
                  <w:color w:val="000000"/>
                  <w:sz w:val="18"/>
                  <w:szCs w:val="18"/>
                  <w:lang w:eastAsia="bg-BG"/>
                </w:rPr>
                <w:t xml:space="preserve"> помощи и не подлежат на обсъждане, а на стриктно спазване.</w:t>
              </w:r>
            </w:ins>
          </w:p>
          <w:p w:rsidR="00B82B87" w:rsidRDefault="00B82B87" w:rsidP="00A25612">
            <w:pPr>
              <w:ind w:right="-71"/>
              <w:jc w:val="both"/>
              <w:rPr>
                <w:ins w:id="25" w:author="Daniela Kalaydzhiyska-Ivanova" w:date="2025-12-18T10:14:00Z"/>
                <w:rFonts w:ascii="Times New Roman" w:eastAsia="Times New Roman" w:hAnsi="Times New Roman" w:cs="Times New Roman"/>
                <w:color w:val="000000"/>
                <w:sz w:val="18"/>
                <w:szCs w:val="18"/>
                <w:lang w:eastAsia="bg-BG"/>
              </w:rPr>
            </w:pPr>
          </w:p>
          <w:p w:rsidR="00B57515" w:rsidRPr="00B57515" w:rsidRDefault="00B57515" w:rsidP="00B57515">
            <w:pPr>
              <w:ind w:right="-71"/>
              <w:jc w:val="both"/>
              <w:rPr>
                <w:rFonts w:ascii="Times New Roman" w:eastAsia="Times New Roman" w:hAnsi="Times New Roman" w:cs="Times New Roman"/>
                <w:i/>
                <w:color w:val="000000"/>
                <w:sz w:val="18"/>
                <w:szCs w:val="18"/>
                <w:lang w:eastAsia="bg-BG"/>
              </w:rPr>
            </w:pPr>
            <w:r>
              <w:rPr>
                <w:rFonts w:ascii="Times New Roman" w:eastAsia="Times New Roman" w:hAnsi="Times New Roman" w:cs="Times New Roman"/>
                <w:color w:val="000000"/>
                <w:sz w:val="18"/>
                <w:szCs w:val="18"/>
                <w:lang w:eastAsia="bg-BG"/>
              </w:rPr>
              <w:t xml:space="preserve">Съгласно </w:t>
            </w:r>
            <w:del w:id="26" w:author="Daniela Kalaydzhiyska-Ivanova" w:date="2025-12-18T10:23:00Z">
              <w:r w:rsidDel="00B82B87">
                <w:rPr>
                  <w:rFonts w:ascii="Times New Roman" w:eastAsia="Times New Roman" w:hAnsi="Times New Roman" w:cs="Times New Roman"/>
                  <w:color w:val="000000"/>
                  <w:sz w:val="18"/>
                  <w:szCs w:val="18"/>
                  <w:lang w:eastAsia="bg-BG"/>
                </w:rPr>
                <w:delText xml:space="preserve">регламент </w:delText>
              </w:r>
            </w:del>
            <w:r w:rsidRPr="00B57515">
              <w:rPr>
                <w:rFonts w:ascii="Times New Roman" w:eastAsia="Times New Roman" w:hAnsi="Times New Roman" w:cs="Times New Roman"/>
                <w:color w:val="000000"/>
                <w:sz w:val="18"/>
                <w:szCs w:val="18"/>
                <w:lang w:eastAsia="bg-BG"/>
              </w:rPr>
              <w:t>Регламент (ЕС) 651/2014</w:t>
            </w:r>
            <w:r>
              <w:rPr>
                <w:rFonts w:ascii="Times New Roman" w:eastAsia="Times New Roman" w:hAnsi="Times New Roman" w:cs="Times New Roman"/>
                <w:color w:val="000000"/>
                <w:sz w:val="18"/>
                <w:szCs w:val="18"/>
                <w:lang w:eastAsia="bg-BG"/>
              </w:rPr>
              <w:t xml:space="preserve"> чл. 36а, т. 3 „</w:t>
            </w:r>
            <w:r w:rsidRPr="00B57515">
              <w:rPr>
                <w:rFonts w:ascii="Times New Roman" w:eastAsia="Times New Roman" w:hAnsi="Times New Roman" w:cs="Times New Roman"/>
                <w:i/>
                <w:color w:val="000000"/>
                <w:sz w:val="18"/>
                <w:szCs w:val="18"/>
                <w:lang w:eastAsia="bg-BG"/>
              </w:rPr>
              <w:t>Допустимите разходи са тези за изграждане, инсталиране, модернизиране или разширяване на инфраструктура за зареждане с електроенергия или гориво. Към тези разходи може да спадат разходите за самата инфраструктура за зареждане с електроенергия или гориво или свързаното с нея техническо оборудване, разходите за инсталиране или модернизиране на електрически или други компоненти, включително електрически кабели и силови трансформатори, които са необходими за свързване на инфраструктурата за зареждане с електроенергия или гориво към мрежата или към местна единица за производство или съхранение на електроенергия или водород, както и разходите за строителни работи, адаптация на земя или път, инсталационните разходи и разходите за получаване на необходимите разрешителни.</w:t>
            </w:r>
          </w:p>
          <w:p w:rsidR="00486C7A" w:rsidRDefault="00B57515" w:rsidP="00B57515">
            <w:pPr>
              <w:ind w:right="-71"/>
              <w:jc w:val="both"/>
              <w:rPr>
                <w:rFonts w:ascii="Times New Roman" w:eastAsia="Times New Roman" w:hAnsi="Times New Roman" w:cs="Times New Roman"/>
                <w:color w:val="000000"/>
                <w:sz w:val="18"/>
                <w:szCs w:val="18"/>
                <w:lang w:eastAsia="bg-BG"/>
              </w:rPr>
            </w:pPr>
            <w:r w:rsidRPr="00B57515">
              <w:rPr>
                <w:rFonts w:ascii="Times New Roman" w:eastAsia="Times New Roman" w:hAnsi="Times New Roman" w:cs="Times New Roman"/>
                <w:i/>
                <w:color w:val="000000"/>
                <w:sz w:val="18"/>
                <w:szCs w:val="18"/>
                <w:lang w:eastAsia="bg-BG"/>
              </w:rPr>
              <w:t>Допустимите разходи може също така да обхващат инвестиционните разходи за производство на място на електроенергия от възобновяеми източници или водород от възобновяеми източници и инвестиционните разходи на единиците за съхранение, свързани със съхранението на електроенергия от възобновяеми източници или водород от възобновяеми източници. Номиналният производствен капацитет на инсталацията за производство на електроенергия от възобновяеми източници или водород от възобновяеми източници на място не надхвърля максималната обявена изходна мощност или капацитета за зареждане с гориво на инфраструктурата за зареждане с електроенергия или гориво, към която инсталацията е свързана</w:t>
            </w:r>
            <w:r w:rsidRPr="00B57515">
              <w:rPr>
                <w:rFonts w:ascii="Times New Roman" w:eastAsia="Times New Roman" w:hAnsi="Times New Roman" w:cs="Times New Roman"/>
                <w:color w:val="000000"/>
                <w:sz w:val="18"/>
                <w:szCs w:val="18"/>
                <w:lang w:eastAsia="bg-BG"/>
              </w:rPr>
              <w:t>.</w:t>
            </w:r>
            <w:r>
              <w:rPr>
                <w:rFonts w:ascii="Times New Roman" w:eastAsia="Times New Roman" w:hAnsi="Times New Roman" w:cs="Times New Roman"/>
                <w:color w:val="000000"/>
                <w:sz w:val="18"/>
                <w:szCs w:val="18"/>
                <w:lang w:eastAsia="bg-BG"/>
              </w:rPr>
              <w:t>“</w:t>
            </w:r>
          </w:p>
          <w:p w:rsidR="00B57515" w:rsidRPr="00547C27" w:rsidRDefault="00B57515" w:rsidP="00B82B87">
            <w:pPr>
              <w:ind w:right="-71"/>
              <w:jc w:val="both"/>
              <w:rPr>
                <w:rFonts w:ascii="Times New Roman" w:eastAsia="Times New Roman" w:hAnsi="Times New Roman" w:cs="Times New Roman"/>
                <w:color w:val="000000"/>
                <w:sz w:val="18"/>
                <w:szCs w:val="18"/>
                <w:lang w:eastAsia="bg-BG"/>
              </w:rPr>
            </w:pPr>
            <w:r>
              <w:rPr>
                <w:rFonts w:ascii="Times New Roman" w:eastAsia="Times New Roman" w:hAnsi="Times New Roman" w:cs="Times New Roman"/>
                <w:color w:val="000000"/>
                <w:sz w:val="18"/>
                <w:szCs w:val="18"/>
                <w:lang w:eastAsia="bg-BG"/>
              </w:rPr>
              <w:t>Безвъзмездната финансова помощ, която ще бъде предоставяна по процедура</w:t>
            </w:r>
            <w:r>
              <w:t xml:space="preserve"> </w:t>
            </w:r>
            <w:r w:rsidRPr="00B57515">
              <w:rPr>
                <w:rFonts w:ascii="Times New Roman" w:eastAsia="Times New Roman" w:hAnsi="Times New Roman" w:cs="Times New Roman"/>
                <w:color w:val="000000"/>
                <w:sz w:val="18"/>
                <w:szCs w:val="18"/>
                <w:lang w:eastAsia="bg-BG"/>
              </w:rPr>
              <w:t>BG16FFPR001-3.004</w:t>
            </w:r>
            <w:r>
              <w:rPr>
                <w:rFonts w:ascii="Times New Roman" w:eastAsia="Times New Roman" w:hAnsi="Times New Roman" w:cs="Times New Roman"/>
                <w:color w:val="000000"/>
                <w:sz w:val="18"/>
                <w:szCs w:val="18"/>
                <w:lang w:eastAsia="bg-BG"/>
              </w:rPr>
              <w:t xml:space="preserve"> е допустима държавна помощ с</w:t>
            </w:r>
            <w:r w:rsidRPr="00B57515">
              <w:rPr>
                <w:rFonts w:ascii="Times New Roman" w:eastAsia="Times New Roman" w:hAnsi="Times New Roman" w:cs="Times New Roman"/>
                <w:color w:val="000000"/>
                <w:sz w:val="18"/>
                <w:szCs w:val="18"/>
                <w:lang w:eastAsia="bg-BG"/>
              </w:rPr>
              <w:t xml:space="preserve">ъгласно </w:t>
            </w:r>
            <w:del w:id="27" w:author="Daniela Kalaydzhiyska-Ivanova" w:date="2025-12-18T10:25:00Z">
              <w:r w:rsidRPr="00B57515" w:rsidDel="00B82B87">
                <w:rPr>
                  <w:rFonts w:ascii="Times New Roman" w:eastAsia="Times New Roman" w:hAnsi="Times New Roman" w:cs="Times New Roman"/>
                  <w:color w:val="000000"/>
                  <w:sz w:val="18"/>
                  <w:szCs w:val="18"/>
                  <w:lang w:eastAsia="bg-BG"/>
                </w:rPr>
                <w:delText xml:space="preserve">регламент </w:delText>
              </w:r>
            </w:del>
            <w:r w:rsidRPr="00B57515">
              <w:rPr>
                <w:rFonts w:ascii="Times New Roman" w:eastAsia="Times New Roman" w:hAnsi="Times New Roman" w:cs="Times New Roman"/>
                <w:color w:val="000000"/>
                <w:sz w:val="18"/>
                <w:szCs w:val="18"/>
                <w:lang w:eastAsia="bg-BG"/>
              </w:rPr>
              <w:t>Регламент (ЕС) 651/2014</w:t>
            </w:r>
            <w:r>
              <w:rPr>
                <w:rFonts w:ascii="Times New Roman" w:eastAsia="Times New Roman" w:hAnsi="Times New Roman" w:cs="Times New Roman"/>
                <w:color w:val="000000"/>
                <w:sz w:val="18"/>
                <w:szCs w:val="18"/>
                <w:lang w:eastAsia="bg-BG"/>
              </w:rPr>
              <w:t xml:space="preserve"> и ограниченията, предвидени в регламента следва да бъдат стриктно съблюдавани. Всяко неспазване на разпоредбите и ограниченията, предвидени в него ще доведе до недопустимост на помощта и съответно на всички разходи по проекта.</w:t>
            </w:r>
          </w:p>
        </w:tc>
      </w:tr>
      <w:tr w:rsidR="001A7225" w:rsidTr="006277AA">
        <w:tc>
          <w:tcPr>
            <w:tcW w:w="1026" w:type="dxa"/>
            <w:tcBorders>
              <w:top w:val="single" w:sz="4" w:space="0" w:color="auto"/>
              <w:left w:val="single" w:sz="4" w:space="0" w:color="auto"/>
              <w:bottom w:val="single" w:sz="4" w:space="0" w:color="auto"/>
              <w:right w:val="single" w:sz="4" w:space="0" w:color="auto"/>
            </w:tcBorders>
            <w:shd w:val="clear" w:color="auto" w:fill="auto"/>
          </w:tcPr>
          <w:p w:rsidR="001A7225" w:rsidRPr="001A7225" w:rsidRDefault="001A7225" w:rsidP="009D6143">
            <w:pPr>
              <w:jc w:val="both"/>
              <w:rPr>
                <w:rFonts w:ascii="Times New Roman" w:eastAsia="Times New Roman" w:hAnsi="Times New Roman" w:cs="Times New Roman"/>
                <w:color w:val="000000"/>
                <w:sz w:val="18"/>
                <w:szCs w:val="18"/>
                <w:lang w:eastAsia="bg-BG"/>
              </w:rPr>
            </w:pPr>
            <w:r>
              <w:rPr>
                <w:rFonts w:ascii="Times New Roman" w:eastAsia="Times New Roman" w:hAnsi="Times New Roman" w:cs="Times New Roman"/>
                <w:color w:val="000000"/>
                <w:sz w:val="18"/>
                <w:szCs w:val="18"/>
                <w:lang w:eastAsia="bg-BG"/>
              </w:rPr>
              <w:t>10.12.2025</w:t>
            </w:r>
          </w:p>
        </w:tc>
        <w:tc>
          <w:tcPr>
            <w:tcW w:w="1397" w:type="dxa"/>
            <w:tcBorders>
              <w:top w:val="single" w:sz="4" w:space="0" w:color="auto"/>
              <w:left w:val="single" w:sz="4" w:space="0" w:color="auto"/>
              <w:bottom w:val="single" w:sz="4" w:space="0" w:color="auto"/>
              <w:right w:val="single" w:sz="4" w:space="0" w:color="auto"/>
            </w:tcBorders>
            <w:shd w:val="clear" w:color="auto" w:fill="auto"/>
          </w:tcPr>
          <w:p w:rsidR="001A7225" w:rsidRPr="009D6143" w:rsidRDefault="001A7225" w:rsidP="00845D73">
            <w:pPr>
              <w:jc w:val="both"/>
              <w:rPr>
                <w:rFonts w:ascii="Times New Roman" w:eastAsia="Times New Roman" w:hAnsi="Times New Roman" w:cs="Times New Roman"/>
                <w:color w:val="000000"/>
                <w:sz w:val="18"/>
                <w:szCs w:val="18"/>
                <w:lang w:eastAsia="bg-BG"/>
              </w:rPr>
            </w:pPr>
            <w:r w:rsidRPr="001A7225">
              <w:rPr>
                <w:rFonts w:ascii="Times New Roman" w:eastAsia="Times New Roman" w:hAnsi="Times New Roman" w:cs="Times New Roman"/>
                <w:color w:val="000000"/>
                <w:sz w:val="18"/>
                <w:szCs w:val="18"/>
                <w:lang w:eastAsia="bg-BG"/>
              </w:rPr>
              <w:t>BG16FFPR001-3.004-COM2</w:t>
            </w:r>
          </w:p>
        </w:tc>
        <w:tc>
          <w:tcPr>
            <w:tcW w:w="1101" w:type="dxa"/>
            <w:tcBorders>
              <w:top w:val="single" w:sz="4" w:space="0" w:color="auto"/>
              <w:left w:val="single" w:sz="4" w:space="0" w:color="auto"/>
              <w:bottom w:val="single" w:sz="4" w:space="0" w:color="auto"/>
              <w:right w:val="single" w:sz="4" w:space="0" w:color="auto"/>
            </w:tcBorders>
            <w:shd w:val="clear" w:color="auto" w:fill="auto"/>
          </w:tcPr>
          <w:p w:rsidR="001A7225" w:rsidRPr="001A7225" w:rsidRDefault="001A7225" w:rsidP="00FC21D7">
            <w:pPr>
              <w:jc w:val="both"/>
              <w:rPr>
                <w:rFonts w:ascii="Times New Roman" w:eastAsia="Times New Roman" w:hAnsi="Times New Roman" w:cs="Times New Roman"/>
                <w:color w:val="000000"/>
                <w:sz w:val="18"/>
                <w:szCs w:val="18"/>
                <w:lang w:eastAsia="bg-BG"/>
              </w:rPr>
            </w:pPr>
            <w:r>
              <w:rPr>
                <w:rFonts w:ascii="Times New Roman" w:eastAsia="Times New Roman" w:hAnsi="Times New Roman" w:cs="Times New Roman"/>
                <w:color w:val="000000"/>
                <w:sz w:val="18"/>
                <w:szCs w:val="18"/>
                <w:lang w:eastAsia="bg-BG"/>
              </w:rPr>
              <w:t>1</w:t>
            </w:r>
            <w:r w:rsidR="00FC21D7">
              <w:rPr>
                <w:rFonts w:ascii="Times New Roman" w:eastAsia="Times New Roman" w:hAnsi="Times New Roman" w:cs="Times New Roman"/>
                <w:color w:val="000000"/>
                <w:sz w:val="18"/>
                <w:szCs w:val="18"/>
                <w:lang w:eastAsia="bg-BG"/>
              </w:rPr>
              <w:t>7</w:t>
            </w:r>
            <w:r>
              <w:rPr>
                <w:rFonts w:ascii="Times New Roman" w:eastAsia="Times New Roman" w:hAnsi="Times New Roman" w:cs="Times New Roman"/>
                <w:color w:val="000000"/>
                <w:sz w:val="18"/>
                <w:szCs w:val="18"/>
                <w:lang w:eastAsia="bg-BG"/>
              </w:rPr>
              <w:t>.12.2024</w:t>
            </w:r>
          </w:p>
        </w:tc>
        <w:tc>
          <w:tcPr>
            <w:tcW w:w="5962" w:type="dxa"/>
            <w:tcBorders>
              <w:top w:val="single" w:sz="4" w:space="0" w:color="auto"/>
              <w:left w:val="single" w:sz="4" w:space="0" w:color="auto"/>
              <w:bottom w:val="single" w:sz="4" w:space="0" w:color="auto"/>
              <w:right w:val="single" w:sz="4" w:space="0" w:color="auto"/>
            </w:tcBorders>
            <w:shd w:val="clear" w:color="auto" w:fill="auto"/>
          </w:tcPr>
          <w:p w:rsidR="001A7225" w:rsidRPr="001A7225" w:rsidRDefault="001A7225" w:rsidP="001A7225">
            <w:pPr>
              <w:jc w:val="both"/>
              <w:rPr>
                <w:rFonts w:ascii="Times New Roman" w:eastAsia="Times New Roman" w:hAnsi="Times New Roman" w:cs="Times New Roman"/>
                <w:color w:val="000000"/>
                <w:sz w:val="18"/>
                <w:szCs w:val="18"/>
                <w:lang w:eastAsia="bg-BG"/>
              </w:rPr>
            </w:pPr>
            <w:r w:rsidRPr="001A7225">
              <w:rPr>
                <w:rFonts w:ascii="Times New Roman" w:eastAsia="Times New Roman" w:hAnsi="Times New Roman" w:cs="Times New Roman"/>
                <w:color w:val="000000"/>
                <w:sz w:val="18"/>
                <w:szCs w:val="18"/>
                <w:lang w:eastAsia="bg-BG"/>
              </w:rPr>
              <w:t>Относно условието по т.11 (Допустими кандидати) - II. „Да са регистрирани не по-късно от 31.12.2022 г. и през последните три финансови години са развивали дейност..“:</w:t>
            </w:r>
          </w:p>
          <w:p w:rsidR="001A7225" w:rsidRPr="001A7225" w:rsidRDefault="001A7225" w:rsidP="001A7225">
            <w:pPr>
              <w:jc w:val="both"/>
              <w:rPr>
                <w:rFonts w:ascii="Times New Roman" w:eastAsia="Times New Roman" w:hAnsi="Times New Roman" w:cs="Times New Roman"/>
                <w:color w:val="000000"/>
                <w:sz w:val="18"/>
                <w:szCs w:val="18"/>
                <w:lang w:eastAsia="bg-BG"/>
              </w:rPr>
            </w:pPr>
            <w:r w:rsidRPr="001A7225">
              <w:rPr>
                <w:rFonts w:ascii="Times New Roman" w:eastAsia="Times New Roman" w:hAnsi="Times New Roman" w:cs="Times New Roman"/>
                <w:color w:val="000000"/>
                <w:sz w:val="18"/>
                <w:szCs w:val="18"/>
                <w:lang w:eastAsia="bg-BG"/>
              </w:rPr>
              <w:t xml:space="preserve">Считаме последното за ограничително и предлагаме да отпадне. В множество процедури за предоставяне на БФП е допустимо участието с проектно дружество, което е учредено специално за реализацията на проекта. В този случай, необходимият финансов, оперативен и административен капацитет се доказва чрез информацията за собствениците и съдружниците, както и с опита на членовете на управителните органи, на ръководния и експертния персонал. </w:t>
            </w:r>
          </w:p>
          <w:p w:rsidR="001A7225" w:rsidRPr="001A7225" w:rsidRDefault="001A7225" w:rsidP="001A7225">
            <w:pPr>
              <w:jc w:val="both"/>
              <w:rPr>
                <w:rFonts w:ascii="Times New Roman" w:eastAsia="Times New Roman" w:hAnsi="Times New Roman" w:cs="Times New Roman"/>
                <w:color w:val="000000"/>
                <w:sz w:val="18"/>
                <w:szCs w:val="18"/>
                <w:lang w:eastAsia="bg-BG"/>
              </w:rPr>
            </w:pPr>
            <w:r w:rsidRPr="001A7225">
              <w:rPr>
                <w:rFonts w:ascii="Times New Roman" w:eastAsia="Times New Roman" w:hAnsi="Times New Roman" w:cs="Times New Roman"/>
                <w:color w:val="000000"/>
                <w:sz w:val="18"/>
                <w:szCs w:val="18"/>
                <w:lang w:eastAsia="bg-BG"/>
              </w:rPr>
              <w:t>С оглед на горното предлагаме изцяло да отпадне изискването за допустимите кандидати „да са регистрирани не по-късно от 31.12.2022 г. и през последните три финансови години са развивали дейност“ и да се измени, както следва: „Кандидати, които не са осъществявали дейност през последните три фи</w:t>
            </w:r>
            <w:bookmarkStart w:id="28" w:name="_GoBack"/>
            <w:bookmarkEnd w:id="28"/>
            <w:r w:rsidRPr="001A7225">
              <w:rPr>
                <w:rFonts w:ascii="Times New Roman" w:eastAsia="Times New Roman" w:hAnsi="Times New Roman" w:cs="Times New Roman"/>
                <w:color w:val="000000"/>
                <w:sz w:val="18"/>
                <w:szCs w:val="18"/>
                <w:lang w:eastAsia="bg-BG"/>
              </w:rPr>
              <w:t>нансови години доказват наличието на административен, финансов и оперативен капацитет на собствениците и членовете на управителните и ръководните органи на дружеството-кандидат“.</w:t>
            </w:r>
          </w:p>
          <w:p w:rsidR="001A7225" w:rsidRPr="009D6143" w:rsidRDefault="001A7225" w:rsidP="001A7225">
            <w:pPr>
              <w:jc w:val="both"/>
              <w:rPr>
                <w:rFonts w:ascii="Times New Roman" w:eastAsia="Times New Roman" w:hAnsi="Times New Roman" w:cs="Times New Roman"/>
                <w:color w:val="000000"/>
                <w:sz w:val="18"/>
                <w:szCs w:val="18"/>
                <w:lang w:eastAsia="bg-BG"/>
              </w:rPr>
            </w:pPr>
            <w:r w:rsidRPr="001A7225">
              <w:rPr>
                <w:rFonts w:ascii="Times New Roman" w:eastAsia="Times New Roman" w:hAnsi="Times New Roman" w:cs="Times New Roman"/>
                <w:color w:val="000000"/>
                <w:sz w:val="18"/>
                <w:szCs w:val="18"/>
                <w:lang w:eastAsia="bg-BG"/>
              </w:rPr>
              <w:t>По този начин ще бъде предоставена възможност за участие на повече допустими лица и ще способства постигането на целите на процедурата и политиките по насърчаване разгръщането на з</w:t>
            </w:r>
            <w:r w:rsidR="00BD1DFF">
              <w:rPr>
                <w:rFonts w:ascii="Times New Roman" w:eastAsia="Times New Roman" w:hAnsi="Times New Roman" w:cs="Times New Roman"/>
                <w:color w:val="000000"/>
                <w:sz w:val="18"/>
                <w:szCs w:val="18"/>
                <w:lang w:eastAsia="bg-BG"/>
              </w:rPr>
              <w:t xml:space="preserve">арядна инфраструктура за ЕПС.  </w:t>
            </w:r>
          </w:p>
        </w:tc>
        <w:tc>
          <w:tcPr>
            <w:tcW w:w="6816" w:type="dxa"/>
            <w:tcBorders>
              <w:top w:val="single" w:sz="4" w:space="0" w:color="auto"/>
              <w:left w:val="single" w:sz="4" w:space="0" w:color="auto"/>
              <w:bottom w:val="single" w:sz="4" w:space="0" w:color="auto"/>
              <w:right w:val="single" w:sz="4" w:space="0" w:color="auto"/>
            </w:tcBorders>
            <w:shd w:val="clear" w:color="auto" w:fill="auto"/>
          </w:tcPr>
          <w:p w:rsidR="001A7225" w:rsidRPr="00547C27" w:rsidRDefault="00B57515" w:rsidP="00845D73">
            <w:pPr>
              <w:ind w:right="-71"/>
              <w:jc w:val="both"/>
              <w:rPr>
                <w:rFonts w:ascii="Times New Roman" w:eastAsia="Times New Roman" w:hAnsi="Times New Roman" w:cs="Times New Roman"/>
                <w:color w:val="000000"/>
                <w:sz w:val="18"/>
                <w:szCs w:val="18"/>
                <w:lang w:eastAsia="bg-BG"/>
              </w:rPr>
            </w:pPr>
            <w:r>
              <w:rPr>
                <w:rFonts w:ascii="Times New Roman" w:eastAsia="Times New Roman" w:hAnsi="Times New Roman" w:cs="Times New Roman"/>
                <w:color w:val="000000"/>
                <w:sz w:val="18"/>
                <w:szCs w:val="18"/>
                <w:lang w:eastAsia="bg-BG"/>
              </w:rPr>
              <w:t xml:space="preserve">Изискването кандидатите да са осъществявали стопанска дейност през последните три години преди подаване на проектното предложение е </w:t>
            </w:r>
            <w:r w:rsidR="00824F2E">
              <w:rPr>
                <w:rFonts w:ascii="Times New Roman" w:eastAsia="Times New Roman" w:hAnsi="Times New Roman" w:cs="Times New Roman"/>
                <w:color w:val="000000"/>
                <w:sz w:val="18"/>
                <w:szCs w:val="18"/>
                <w:lang w:eastAsia="bg-BG"/>
              </w:rPr>
              <w:t>заложено в критериите за подбор на проектните предложения, които са одобрени от Комитета за наблюдение на ПТС и от ЕК и не подлежат на изменение.</w:t>
            </w:r>
          </w:p>
        </w:tc>
      </w:tr>
    </w:tbl>
    <w:p w:rsidR="00547C27" w:rsidRPr="00547C27" w:rsidRDefault="00547C27" w:rsidP="00845D73">
      <w:pPr>
        <w:jc w:val="both"/>
        <w:rPr>
          <w:rFonts w:ascii="Times New Roman" w:hAnsi="Times New Roman" w:cs="Times New Roman"/>
          <w:sz w:val="18"/>
          <w:szCs w:val="18"/>
        </w:rPr>
      </w:pPr>
    </w:p>
    <w:sectPr w:rsidR="00547C27" w:rsidRPr="00547C27" w:rsidSect="00547C27">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niela Kalaydzhiyska-Ivanova">
    <w15:presenceInfo w15:providerId="None" w15:userId="Daniela Kalaydzhiyska-Ivano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9"/>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7C27"/>
    <w:rsid w:val="000105CD"/>
    <w:rsid w:val="00141A5D"/>
    <w:rsid w:val="001A7225"/>
    <w:rsid w:val="002A595D"/>
    <w:rsid w:val="00312273"/>
    <w:rsid w:val="003509DB"/>
    <w:rsid w:val="00486C7A"/>
    <w:rsid w:val="00547C27"/>
    <w:rsid w:val="006277AA"/>
    <w:rsid w:val="006B59A8"/>
    <w:rsid w:val="0077671B"/>
    <w:rsid w:val="0078619B"/>
    <w:rsid w:val="00824F2E"/>
    <w:rsid w:val="00845D73"/>
    <w:rsid w:val="00853141"/>
    <w:rsid w:val="00891394"/>
    <w:rsid w:val="0091294A"/>
    <w:rsid w:val="009631AC"/>
    <w:rsid w:val="009D6143"/>
    <w:rsid w:val="00A24497"/>
    <w:rsid w:val="00A25612"/>
    <w:rsid w:val="00B57515"/>
    <w:rsid w:val="00B82B87"/>
    <w:rsid w:val="00BD1DFF"/>
    <w:rsid w:val="00C71824"/>
    <w:rsid w:val="00C815B6"/>
    <w:rsid w:val="00CC3CC8"/>
    <w:rsid w:val="00FC21D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EBD6A"/>
  <w15:chartTrackingRefBased/>
  <w15:docId w15:val="{4B42BBC9-3CBC-4784-BA90-3CE87AF96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86C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A595D"/>
    <w:pPr>
      <w:ind w:left="720"/>
      <w:contextualSpacing/>
    </w:pPr>
  </w:style>
  <w:style w:type="paragraph" w:styleId="BalloonText">
    <w:name w:val="Balloon Text"/>
    <w:basedOn w:val="Normal"/>
    <w:link w:val="BalloonTextChar"/>
    <w:uiPriority w:val="99"/>
    <w:semiHidden/>
    <w:unhideWhenUsed/>
    <w:rsid w:val="00A256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56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854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917</Words>
  <Characters>5231</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Daniela Kalaydzhiyska-Ivanova</cp:lastModifiedBy>
  <cp:revision>2</cp:revision>
  <dcterms:created xsi:type="dcterms:W3CDTF">2025-12-18T08:27:00Z</dcterms:created>
  <dcterms:modified xsi:type="dcterms:W3CDTF">2025-12-18T08:27:00Z</dcterms:modified>
</cp:coreProperties>
</file>